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7"/>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7"/>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7"/>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7"/>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7"/>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7"/>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7"/>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7"/>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7"/>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7"/>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7"/>
        </w:numPr>
        <w:rPr/>
      </w:pPr>
      <w:hyperlink r:id="rId27">
        <w:ins w:id="0" w:author="Onbekende auteur" w:date="2016-10-24T09:23:00Z">
          <w:r>
            <w:rPr>
              <w:rStyle w:val="Internetkoppeling"/>
            </w:rPr>
            <w:t xml:space="preserve">RFC0345: </w:t>
          </w:r>
        </w:ins>
        <w:ins w:id="1" w:author="Onbekende auteur" w:date="2016-10-24T09:30:00Z">
          <w:r>
            <w:rPr>
              <w:rStyle w:val="Internetkoppeling"/>
            </w:rPr>
            <w:t>Patchnummer in bericht</w:t>
          </w:r>
        </w:ins>
      </w:hyperlink>
      <w:ins w:id="2" w:author="Onbekende auteur" w:date="2016-10-24T09:24:00Z">
        <w:r>
          <w:rPr/>
          <w:br/>
        </w:r>
      </w:ins>
      <w:ins w:id="3" w:author="Onbekende auteur" w:date="2016-10-24T09:32:00Z">
        <w:r>
          <w:rPr/>
          <w:t>Bi</w:t>
        </w:r>
      </w:ins>
      <w:ins w:id="4" w:author="Onbekende auteur" w:date="2016-10-24T09:33:00Z">
        <w:r>
          <w:rPr/>
          <w:t>nnen deze RFC is ook nog een correctie doorgevoerd ten behoeve van RFC0134 aan het begin van hoofdstuk 4.</w:t>
        </w:r>
      </w:ins>
      <w:ins w:id="5" w:author="Onbekende auteur" w:date="2016-10-24T10:30:00Z">
        <w:r>
          <w:rPr/>
          <w:t xml:space="preserve"> </w:t>
        </w:r>
      </w:ins>
      <w:ins w:id="6" w:author="Onbekende auteur" w:date="2016-10-24T10:30:00Z">
        <w:r>
          <w:rPr/>
          <w:t xml:space="preserve">Daarnaast is paragraaf 4.1.1 aangepast en uitgebreid en is het attribute </w:t>
        </w:r>
      </w:ins>
      <w:ins w:id="7" w:author="Onbekende auteur" w:date="2016-10-24T10:30:00Z">
        <w:r>
          <w:rPr>
            <w:rFonts w:ascii="Courier New" w:hAnsi="Courier New"/>
          </w:rPr>
          <w:t>patch</w:t>
        </w:r>
      </w:ins>
      <w:ins w:id="8" w:author="Onbekende auteur" w:date="2016-10-24T10:30:00Z">
        <w:r>
          <w:rPr/>
          <w:t xml:space="preserve"> toegevoegd in stuf0302.xsd.</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28">
        <w:r>
          <w:rPr>
            <w:rStyle w:val="Internetkoppeling"/>
          </w:rPr>
          <w:t>http://</w:t>
        </w:r>
      </w:hyperlink>
      <w:hyperlink r:id="rId29">
        <w:r>
          <w:rPr>
            <w:rStyle w:val="Internetkoppeling"/>
          </w:rPr>
          <w:t>www.stufstandaarden.nl</w:t>
        </w:r>
      </w:hyperlink>
      <w:hyperlink r:id="rId30">
        <w:r>
          <w:rPr>
            <w:rStyle w:val="Internetkoppeling"/>
          </w:rPr>
          <w:t>/StUF/StUF030</w:t>
        </w:r>
      </w:hyperlink>
      <w:hyperlink r:id="rId31">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1" w:name="_Ref100041739"/>
      <w:r>
        <w:rPr/>
        <w:t xml:space="preserve">Globale functionaliteit en opzet van </w:t>
      </w:r>
      <w:bookmarkEnd w:id="1"/>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2" w:name="_Ref100043147"/>
      <w:bookmarkStart w:id="3" w:name="_Ref100987487"/>
      <w:r>
        <w:rPr/>
        <w:t>Relatie tussen berichtinhoud, werkelijkheid</w:t>
      </w:r>
      <w:bookmarkEnd w:id="2"/>
      <w:bookmarkEnd w:id="3"/>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 w:name="__RefHeading__37177203"/>
      <w:bookmarkStart w:id="5" w:name="Ref_VoorbeeldHistorie"/>
      <w:bookmarkStart w:id="6" w:name="Ref_VoorbeeldHistorie"/>
      <w:bookmarkEnd w:id="4"/>
      <w:bookmarkEnd w:id="6"/>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7" w:name="_Ref99175827"/>
      <w:bookmarkEnd w:id="7"/>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8" w:name="Ref_Contentmodel"/>
      <w:bookmarkStart w:id="9" w:name="Ref_Contentmodel"/>
      <w:bookmarkEnd w:id="9"/>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Ref422022700"/>
      <w:r>
        <w:rPr/>
        <w:t xml:space="preserve">De structuur van </w:t>
      </w:r>
      <w:bookmarkEnd w:id="10"/>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_RefHeading___Toc73327_362222095"/>
      <w:bookmarkStart w:id="12" w:name="_Ref521911606"/>
      <w:bookmarkEnd w:id="11"/>
      <w:bookmarkEnd w:id="12"/>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 w:name="Ref_Objectstructuur"/>
      <w:bookmarkStart w:id="14" w:name="Ref_Objectstructuur"/>
      <w:bookmarkEnd w:id="14"/>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5" w:name="_1058708644"/>
                            <w:bookmarkStart w:id="16" w:name="_1058708644"/>
                            <w:bookmarkEnd w:id="16"/>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7" w:name="_Ref412717651"/>
                            <w:r>
                              <w:rPr/>
                              <w:t xml:space="preserve">Figuur </w:t>
                            </w:r>
                            <w:r>
                              <w:rPr/>
                              <w:fldChar w:fldCharType="begin"/>
                            </w:r>
                            <w:r>
                              <w:instrText> SEQ Figuur \* ARABIC </w:instrText>
                            </w:r>
                            <w:r>
                              <w:fldChar w:fldCharType="separate"/>
                            </w:r>
                            <w:r>
                              <w:t>2</w:t>
                            </w:r>
                            <w:r>
                              <w:fldChar w:fldCharType="end"/>
                            </w:r>
                            <w:bookmarkEnd w:id="17"/>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8" w:name="_1058708644"/>
                      <w:bookmarkStart w:id="19" w:name="_1058708644"/>
                      <w:bookmarkEnd w:id="19"/>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0" w:name="_Ref412717651"/>
                      <w:r>
                        <w:rPr/>
                        <w:t xml:space="preserve">Figuur </w:t>
                      </w:r>
                      <w:r>
                        <w:rPr/>
                        <w:fldChar w:fldCharType="begin"/>
                      </w:r>
                      <w:r>
                        <w:instrText> SEQ Figuur \* ARABIC </w:instrText>
                      </w:r>
                      <w:r>
                        <w:fldChar w:fldCharType="separate"/>
                      </w:r>
                      <w:r>
                        <w:t>2</w:t>
                      </w:r>
                      <w:r>
                        <w:fldChar w:fldCharType="end"/>
                      </w:r>
                      <w:bookmarkEnd w:id="20"/>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3"/>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3"/>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1" w:name="__RefHeading__39165_699479391"/>
      <w:bookmarkEnd w:id="21"/>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ref="StUF:</w:t>
      </w:r>
      <w:r>
        <w:rPr>
          <w:rFonts w:ascii="Courier New" w:hAnsi="Courier New"/>
          <w:color w:val="000000"/>
          <w:sz w:val="16"/>
          <w:szCs w:val="16"/>
        </w:rPr>
        <w:t>noValue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2" w:name="__RefHeading__22867_227750952"/>
      <w:bookmarkEnd w:id="22"/>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3" w:name="__RefHeading___Toc76626_362222095"/>
      <w:bookmarkEnd w:id="23"/>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4" w:name="__DdeLink__31562_1131156099"/>
      <w:r>
        <w:rPr>
          <w:rFonts w:ascii="Courier New" w:hAnsi="Courier New"/>
        </w:rPr>
        <w:t>DatumMogelijkOnvolledig</w:t>
      </w:r>
      <w:r>
        <w:rPr/>
        <w:t xml:space="preserve">, </w:t>
      </w:r>
      <w:r>
        <w:rPr>
          <w:rFonts w:ascii="Courier New" w:hAnsi="Courier New"/>
        </w:rPr>
        <w:t>DatumMogelijkOnvolledigType</w:t>
      </w:r>
      <w:bookmarkEnd w:id="24"/>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5" w:name="__DdeLink__31564_1131156099"/>
      <w:r>
        <w:rPr>
          <w:rFonts w:ascii="Courier New" w:hAnsi="Courier New"/>
        </w:rPr>
        <w:t>DatumMogelijkOnvolledig</w:t>
      </w:r>
      <w:r>
        <w:rPr/>
        <w:t xml:space="preserve"> of </w:t>
      </w:r>
      <w:r>
        <w:rPr>
          <w:rFonts w:ascii="Courier New" w:hAnsi="Courier New"/>
        </w:rPr>
        <w:t>TijdstipMogelijkOnvolledig</w:t>
      </w:r>
      <w:bookmarkEnd w:id="25"/>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99"/>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6" w:name="__RefHeading__39682_1264983703"/>
      <w:bookmarkEnd w:id="26"/>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7" w:name="__DdeLink__32338_1131156099"/>
      <w:r>
        <w:rPr>
          <w:rFonts w:cs="Courier New" w:ascii="Courier New" w:hAnsi="Courier New"/>
        </w:rPr>
        <w:t>TijdstipMogelijkOnvolledig</w:t>
      </w:r>
      <w:bookmarkEnd w:id="27"/>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8" w:name="Ref_MetagegevensAlgemeenMechanisme"/>
      <w:bookmarkStart w:id="29" w:name="Ref_MetagegevensAlgemeenMechanisme"/>
      <w:bookmarkEnd w:id="29"/>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0" w:name="Ref_StatusMetagegevens"/>
      <w:bookmarkStart w:id="31" w:name="Ref_StatusMetagegevens"/>
      <w:bookmarkEnd w:id="31"/>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2" w:name="Ref_VoorbeeldContentmodelMetagegevens"/>
      <w:bookmarkStart w:id="33" w:name="Ref_VoorbeeldContentmodelMetagegevens"/>
      <w:bookmarkEnd w:id="33"/>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9"/>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4" w:name="__RefHeading__31482201"/>
      <w:bookmarkStart w:id="35" w:name="_Ref449417445"/>
      <w:bookmarkEnd w:id="34"/>
      <w:r>
        <w:rPr/>
        <w:t xml:space="preserve">Het opnemen van elementen in </w:t>
      </w:r>
      <w:bookmarkEnd w:id="35"/>
      <w:r>
        <w:rPr/>
        <w:t>een entiteit</w:t>
      </w:r>
    </w:p>
    <w:p>
      <w:pPr>
        <w:pStyle w:val="Normal"/>
        <w:widowControl/>
        <w:rPr/>
      </w:pPr>
      <w:bookmarkStart w:id="36" w:name="_986281541"/>
      <w:r>
        <w:rPr>
          <w:spacing w:val="-2"/>
        </w:rPr>
        <w:t xml:space="preserve">Er zijn redenen waarom van een element niet altijd met een geldige waarde in een bericht kan worden opgenomen. Deze redenen worden onderscheiden met het attribute </w:t>
      </w:r>
      <w:bookmarkEnd w:id="36"/>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7" w:name="__RefHeading__36654993"/>
      <w:bookmarkStart w:id="38" w:name="_Ref523204459"/>
      <w:bookmarkEnd w:id="37"/>
      <w:r>
        <w:rPr/>
        <w:t xml:space="preserve">Het opnemen van relatie-entiteit in een </w:t>
      </w:r>
      <w:bookmarkEnd w:id="38"/>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9" w:name="__RefHeading__32180856"/>
      <w:bookmarkEnd w:id="39"/>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4"/>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4"/>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4"/>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9"/>
        </w:numPr>
        <w:tabs>
          <w:tab w:val="left" w:pos="0" w:leader="none"/>
        </w:tabs>
        <w:ind w:left="363" w:right="0" w:hanging="363"/>
        <w:rPr/>
      </w:pPr>
      <w:bookmarkStart w:id="40" w:name="_Ref411583221"/>
      <w:bookmarkStart w:id="41" w:name="_Ref411583258"/>
      <w:bookmarkStart w:id="42" w:name="_Ref521996704"/>
      <w:r>
        <w:rPr/>
        <w:t>Berichtverwerking</w:t>
      </w:r>
      <w:bookmarkEnd w:id="40"/>
      <w:bookmarkEnd w:id="41"/>
      <w:bookmarkEnd w:id="42"/>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ins w:id="9" w:author="Onbekende auteur" w:date="2016-10-24T09:32:00Z">
        <w:r>
          <w:rPr/>
          <w:t xml:space="preserve">met uitzondering van in sommige gevallen een synchroon vrij bericht </w:t>
        </w:r>
      </w:ins>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9"/>
        </w:numPr>
        <w:tabs>
          <w:tab w:val="left" w:pos="0" w:leader="none"/>
        </w:tabs>
        <w:ind w:left="576" w:right="0" w:hanging="576"/>
        <w:rPr/>
      </w:pPr>
      <w:r>
        <w:rPr/>
        <w:t>Codering van het type 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Versie StUF, sectormodel</w:t>
      </w:r>
      <w:del w:id="10" w:author="Onbekende auteur" w:date="2016-10-24T10:00:00Z">
        <w:r>
          <w:rPr/>
          <w:delText xml:space="preserve"> </w:delText>
        </w:r>
      </w:del>
      <w:ins w:id="11" w:author="Onbekende auteur" w:date="2016-10-24T10:00:00Z">
        <w:r>
          <w:rPr/>
          <w:t>,</w:t>
        </w:r>
      </w:ins>
      <w:del w:id="12" w:author="Onbekende auteur" w:date="2016-10-24T10:00:00Z">
        <w:r>
          <w:rPr/>
          <w:delText>en</w:delText>
        </w:r>
      </w:del>
      <w:r>
        <w:rPr/>
        <w:t xml:space="preserve"> koppelvlak</w:t>
      </w:r>
      <w:ins w:id="13" w:author="Onbekende auteur" w:date="2016-10-24T10:00:00Z">
        <w:r>
          <w:rPr/>
          <w:t xml:space="preserve"> </w:t>
        </w:r>
      </w:ins>
      <w:ins w:id="14" w:author="Onbekende auteur" w:date="2016-10-24T10:00:00Z">
        <w:r>
          <w:rPr/>
          <w:t>en patch</w:t>
        </w:r>
      </w:ins>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ins w:id="15" w:author="Onbekende auteur" w:date="2016-10-24T10:00:00Z">
        <w:r>
          <w:rPr>
            <w:b w:val="false"/>
            <w:bCs w:val="false"/>
            <w:i w:val="false"/>
            <w:iCs w:val="false"/>
            <w:u w:val="none"/>
          </w:rPr>
        </w:r>
      </w:ins>
    </w:p>
    <w:p>
      <w:pPr>
        <w:pStyle w:val="Normal"/>
        <w:widowControl/>
        <w:rPr/>
      </w:pPr>
      <w:ins w:id="16" w:author="Onbekende auteur" w:date="2016-10-24T10:00:00Z">
        <w:r>
          <w:rPr>
            <w:b w:val="false"/>
            <w:bCs w:val="false"/>
            <w:i w:val="false"/>
            <w:iCs w:val="false"/>
            <w:u w:val="none"/>
          </w:rPr>
          <w:t>Om fouten te herstellen worden patches uitgebracht op de StUF-standaard, secto</w:t>
        </w:r>
      </w:ins>
      <w:ins w:id="17" w:author="Onbekende auteur" w:date="2016-10-24T10:01:00Z">
        <w:r>
          <w:rPr>
            <w:b w:val="false"/>
            <w:bCs w:val="false"/>
            <w:i w:val="false"/>
            <w:iCs w:val="false"/>
            <w:u w:val="none"/>
          </w:rPr>
          <w:t xml:space="preserve">rmodellen en koppelvlakken. Het is voor de ontvanger van een bericht plezierig om te weten conform welke patch een bericht is aangemaakt. </w:t>
        </w:r>
      </w:ins>
      <w:ins w:id="18" w:author="Onbekende auteur" w:date="2016-10-24T10:02:00Z">
        <w:r>
          <w:rPr>
            <w:b w:val="false"/>
            <w:bCs w:val="false"/>
            <w:i w:val="false"/>
            <w:iCs w:val="false"/>
            <w:u w:val="none"/>
          </w:rPr>
          <w:t xml:space="preserve">Om dit in een bericht te kunnen meegeven biedt de StUF-standaard de mogelijkheid om in het hoogste berichtelement </w:t>
        </w:r>
      </w:ins>
      <w:ins w:id="19" w:author="Onbekende auteur" w:date="2016-10-24T10:03:00Z">
        <w:r>
          <w:rPr>
            <w:b w:val="false"/>
            <w:bCs w:val="false"/>
            <w:i w:val="false"/>
            <w:iCs w:val="false"/>
            <w:u w:val="none"/>
          </w:rPr>
          <w:t xml:space="preserve">zogenaamde </w:t>
        </w:r>
      </w:ins>
      <w:ins w:id="20" w:author="Onbekende auteur" w:date="2016-10-24T10:03:00Z">
        <w:r>
          <w:rPr>
            <w:rFonts w:ascii="Courier New" w:hAnsi="Courier New"/>
            <w:b w:val="false"/>
            <w:bCs w:val="false"/>
            <w:i w:val="false"/>
            <w:iCs w:val="false"/>
            <w:u w:val="none"/>
          </w:rPr>
          <w:t>patch</w:t>
        </w:r>
      </w:ins>
      <w:ins w:id="21" w:author="Onbekende auteur" w:date="2016-10-24T10:03:00Z">
        <w:r>
          <w:rPr>
            <w:b w:val="false"/>
            <w:bCs w:val="false"/>
            <w:i w:val="false"/>
            <w:iCs w:val="false"/>
            <w:u w:val="none"/>
          </w:rPr>
          <w:t xml:space="preserve"> attributes op te nemen. Een </w:t>
        </w:r>
      </w:ins>
      <w:ins w:id="22" w:author="Onbekende auteur" w:date="2016-10-24T10:03:00Z">
        <w:r>
          <w:rPr>
            <w:rFonts w:ascii="Courier New" w:hAnsi="Courier New"/>
            <w:b w:val="false"/>
            <w:bCs w:val="false"/>
            <w:i w:val="false"/>
            <w:iCs w:val="false"/>
            <w:u w:val="none"/>
          </w:rPr>
          <w:t>patch</w:t>
        </w:r>
      </w:ins>
      <w:ins w:id="23" w:author="Onbekende auteur" w:date="2016-10-24T10:03:00Z">
        <w:r>
          <w:rPr>
            <w:b w:val="false"/>
            <w:bCs w:val="false"/>
            <w:i w:val="false"/>
            <w:iCs w:val="false"/>
            <w:u w:val="none"/>
          </w:rPr>
          <w:t xml:space="preserve"> a</w:t>
        </w:r>
      </w:ins>
      <w:ins w:id="24" w:author="Onbekende auteur" w:date="2016-10-24T10:04:00Z">
        <w:r>
          <w:rPr>
            <w:b w:val="false"/>
            <w:bCs w:val="false"/>
            <w:i w:val="false"/>
            <w:iCs w:val="false"/>
            <w:u w:val="none"/>
          </w:rPr>
          <w:t xml:space="preserve">ttribute </w:t>
        </w:r>
      </w:ins>
      <w:ins w:id="25" w:author="Onbekende auteur" w:date="2016-10-24T10:04:00Z">
        <w:r>
          <w:rPr>
            <w:b w:val="false"/>
            <w:bCs w:val="false"/>
            <w:i w:val="false"/>
            <w:iCs w:val="false"/>
            <w:u w:val="none"/>
          </w:rPr>
          <w:t>bevat een non-negative integer en</w:t>
        </w:r>
      </w:ins>
      <w:ins w:id="26" w:author="Onbekende auteur" w:date="2016-10-24T10:04:00Z">
        <w:r>
          <w:rPr>
            <w:b w:val="false"/>
            <w:bCs w:val="false"/>
            <w:i w:val="false"/>
            <w:iCs w:val="false"/>
            <w:u w:val="none"/>
          </w:rPr>
          <w:t xml:space="preserve"> is gedefinieerd in het schema voor de StUF-standaard, de schema’s voor een sectormodel of de schema’s voor een koppelvlak.</w:t>
        </w:r>
      </w:ins>
      <w:ins w:id="27" w:author="Onbekende auteur" w:date="2016-10-24T10:27:00Z">
        <w:r>
          <w:rPr>
            <w:b w:val="false"/>
            <w:bCs w:val="false"/>
            <w:i w:val="false"/>
            <w:iCs w:val="false"/>
            <w:u w:val="none"/>
          </w:rPr>
          <w:t xml:space="preserve"> </w:t>
        </w:r>
      </w:ins>
      <w:ins w:id="28" w:author="Onbekende auteur" w:date="2016-10-24T10:27:00Z">
        <w:r>
          <w:rPr>
            <w:b w:val="false"/>
            <w:bCs w:val="false"/>
            <w:i w:val="false"/>
            <w:iCs w:val="false"/>
            <w:u w:val="none"/>
          </w:rPr>
          <w:t xml:space="preserve">Er is voor gekozen om de </w:t>
        </w:r>
      </w:ins>
      <w:ins w:id="29" w:author="Onbekende auteur" w:date="2016-10-24T10:27:00Z">
        <w:r>
          <w:rPr>
            <w:rFonts w:ascii="Courier New" w:hAnsi="Courier New"/>
            <w:b w:val="false"/>
            <w:bCs w:val="false"/>
            <w:i w:val="false"/>
            <w:iCs w:val="false"/>
            <w:color w:val="000000"/>
            <w:sz w:val="20"/>
            <w:highlight w:val="white"/>
            <w:u w:val="none"/>
          </w:rPr>
          <w:t>patch</w:t>
        </w:r>
      </w:ins>
      <w:ins w:id="30" w:author="Onbekende auteur" w:date="2016-10-24T10:27:00Z">
        <w:r>
          <w:rPr/>
          <w:t xml:space="preserve"> attributes </w:t>
        </w:r>
      </w:ins>
      <w:ins w:id="31" w:author="Onbekende auteur" w:date="2016-10-24T10:28:00Z">
        <w:r>
          <w:rPr/>
          <w:t>op te nemen op het berichtelement, omdat in synchrone vrije berichten de stuurgegevens weggelaten mogen worden.</w:t>
        </w:r>
      </w:ins>
    </w:p>
    <w:p>
      <w:pPr>
        <w:pStyle w:val="Normal"/>
        <w:widowControl/>
        <w:rPr>
          <w:b w:val="false"/>
          <w:b w:val="false"/>
          <w:bCs w:val="false"/>
          <w:i w:val="false"/>
          <w:i w:val="false"/>
          <w:iCs w:val="false"/>
          <w:u w:val="none"/>
        </w:rPr>
      </w:pPr>
      <w:ins w:id="32" w:author="Onbekende auteur" w:date="2016-10-24T10:25:00Z">
        <w:r>
          <w:rPr>
            <w:b w:val="false"/>
            <w:bCs w:val="false"/>
            <w:i w:val="false"/>
            <w:iCs w:val="false"/>
            <w:u w:val="none"/>
          </w:rPr>
        </w:r>
      </w:ins>
    </w:p>
    <w:p>
      <w:pPr>
        <w:pStyle w:val="Normal"/>
        <w:widowControl/>
        <w:rPr>
          <w:b w:val="false"/>
          <w:b w:val="false"/>
          <w:bCs w:val="false"/>
          <w:i w:val="false"/>
          <w:i w:val="false"/>
          <w:iCs w:val="false"/>
          <w:u w:val="none"/>
        </w:rPr>
      </w:pPr>
      <w:ins w:id="33" w:author="Onbekende auteur" w:date="2016-10-24T10:05:00Z">
        <w:r>
          <w:rPr>
            <w:b w:val="false"/>
            <w:bCs w:val="false"/>
            <w:i w:val="false"/>
            <w:iCs w:val="false"/>
            <w:u w:val="none"/>
          </w:rPr>
          <w:t>Bij de definitie van een bericht in een koppelvlak kan de ontwerper van het bericht nul of meer</w:t>
        </w:r>
      </w:ins>
      <w:ins w:id="34" w:author="Onbekende auteur" w:date="2016-10-24T10:05:00Z">
        <w:r>
          <w:rPr>
            <w:b w:val="false"/>
            <w:bCs w:val="false"/>
            <w:i w:val="false"/>
            <w:iCs w:val="false"/>
            <w:u w:val="none"/>
          </w:rPr>
          <w:t xml:space="preserve"> </w:t>
        </w:r>
      </w:ins>
      <w:ins w:id="35" w:author="Onbekende auteur" w:date="2016-10-24T10:05:00Z">
        <w:r>
          <w:rPr>
            <w:rFonts w:ascii="Courier New" w:hAnsi="Courier New"/>
            <w:b w:val="false"/>
            <w:bCs w:val="false"/>
            <w:i w:val="false"/>
            <w:iCs w:val="false"/>
            <w:u w:val="none"/>
          </w:rPr>
          <w:t>patch</w:t>
        </w:r>
      </w:ins>
      <w:ins w:id="36" w:author="Onbekende auteur" w:date="2016-10-24T10:05:00Z">
        <w:r>
          <w:rPr>
            <w:b w:val="false"/>
            <w:bCs w:val="false"/>
            <w:i w:val="false"/>
            <w:iCs w:val="false"/>
            <w:u w:val="none"/>
          </w:rPr>
          <w:t xml:space="preserve"> attributes </w:t>
        </w:r>
      </w:ins>
      <w:ins w:id="37" w:author="Onbekende auteur" w:date="2016-10-24T10:05:00Z">
        <w:r>
          <w:rPr>
            <w:b w:val="false"/>
            <w:bCs w:val="false"/>
            <w:i w:val="false"/>
            <w:iCs w:val="false"/>
            <w:u w:val="none"/>
          </w:rPr>
          <w:t xml:space="preserve">in de definitie van het berichtelement op te nemen als een </w:t>
        </w:r>
      </w:ins>
      <w:ins w:id="38" w:author="Onbekende auteur" w:date="2016-10-24T10:05:00Z">
        <w:r>
          <w:rPr>
            <w:b w:val="false"/>
            <w:bCs w:val="false"/>
            <w:i w:val="false"/>
            <w:iCs w:val="false"/>
            <w:u w:val="none"/>
          </w:rPr>
          <w:t xml:space="preserve">ref naar </w:t>
        </w:r>
      </w:ins>
      <w:ins w:id="39" w:author="Onbekende auteur" w:date="2016-10-24T10:05:00Z">
        <w:r>
          <w:rPr>
            <w:b w:val="false"/>
            <w:bCs w:val="false"/>
            <w:i w:val="false"/>
            <w:iCs w:val="false"/>
            <w:u w:val="none"/>
          </w:rPr>
          <w:t>een</w:t>
        </w:r>
      </w:ins>
      <w:ins w:id="40" w:author="Onbekende auteur" w:date="2016-10-24T10:05:00Z">
        <w:r>
          <w:rPr>
            <w:b w:val="false"/>
            <w:bCs w:val="false"/>
            <w:i w:val="false"/>
            <w:iCs w:val="false"/>
            <w:u w:val="none"/>
          </w:rPr>
          <w:t xml:space="preserve">  </w:t>
        </w:r>
      </w:ins>
      <w:ins w:id="41" w:author="Onbekende auteur" w:date="2016-10-24T10:05:00Z">
        <w:r>
          <w:rPr>
            <w:rFonts w:ascii="Courier New" w:hAnsi="Courier New"/>
            <w:b w:val="false"/>
            <w:bCs w:val="false"/>
            <w:i w:val="false"/>
            <w:iCs w:val="false"/>
            <w:u w:val="none"/>
          </w:rPr>
          <w:t>patch</w:t>
        </w:r>
      </w:ins>
      <w:ins w:id="42" w:author="Onbekende auteur" w:date="2016-10-24T10:05:00Z">
        <w:r>
          <w:rPr>
            <w:b w:val="false"/>
            <w:bCs w:val="false"/>
            <w:i w:val="false"/>
            <w:iCs w:val="false"/>
            <w:u w:val="none"/>
          </w:rPr>
          <w:t xml:space="preserve"> attribute gedefinieerd </w:t>
        </w:r>
      </w:ins>
      <w:ins w:id="43" w:author="Onbekende auteur" w:date="2016-10-24T10:06:00Z">
        <w:r>
          <w:rPr>
            <w:b w:val="false"/>
            <w:bCs w:val="false"/>
            <w:i w:val="false"/>
            <w:iCs w:val="false"/>
            <w:u w:val="none"/>
          </w:rPr>
          <w:t xml:space="preserve">binnen </w:t>
        </w:r>
      </w:ins>
      <w:ins w:id="44" w:author="Onbekende auteur" w:date="2016-10-24T10:06:00Z">
        <w:r>
          <w:rPr>
            <w:b w:val="false"/>
            <w:bCs w:val="false"/>
            <w:i w:val="false"/>
            <w:iCs w:val="false"/>
            <w:u w:val="none"/>
          </w:rPr>
          <w:t xml:space="preserve">de </w:t>
        </w:r>
      </w:ins>
      <w:ins w:id="45" w:author="Onbekende auteur" w:date="2016-10-24T10:06:00Z">
        <w:r>
          <w:rPr>
            <w:b w:val="false"/>
            <w:bCs w:val="false"/>
            <w:i w:val="false"/>
            <w:iCs w:val="false"/>
            <w:u w:val="none"/>
          </w:rPr>
          <w:t>StUF-</w:t>
        </w:r>
      </w:ins>
      <w:ins w:id="46" w:author="Onbekende auteur" w:date="2016-10-24T10:06:00Z">
        <w:r>
          <w:rPr>
            <w:b w:val="false"/>
            <w:bCs w:val="false"/>
            <w:i w:val="false"/>
            <w:iCs w:val="false"/>
            <w:u w:val="none"/>
          </w:rPr>
          <w:t>versie</w:t>
        </w:r>
      </w:ins>
      <w:ins w:id="47" w:author="Onbekende auteur" w:date="2016-10-24T10:06:00Z">
        <w:r>
          <w:rPr>
            <w:b w:val="false"/>
            <w:bCs w:val="false"/>
            <w:i w:val="false"/>
            <w:iCs w:val="false"/>
            <w:u w:val="none"/>
          </w:rPr>
          <w:t xml:space="preserve">, </w:t>
        </w:r>
      </w:ins>
      <w:ins w:id="48" w:author="Onbekende auteur" w:date="2016-10-24T10:08:00Z">
        <w:r>
          <w:rPr>
            <w:b w:val="false"/>
            <w:bCs w:val="false"/>
            <w:i w:val="false"/>
            <w:iCs w:val="false"/>
            <w:u w:val="none"/>
          </w:rPr>
          <w:t xml:space="preserve">een sectormodel of het koppelvlak. </w:t>
        </w:r>
      </w:ins>
      <w:ins w:id="49" w:author="Onbekende auteur" w:date="2016-10-24T10:09:00Z">
        <w:r>
          <w:rPr>
            <w:b w:val="false"/>
            <w:bCs w:val="false"/>
            <w:i w:val="false"/>
            <w:iCs w:val="false"/>
            <w:u w:val="none"/>
          </w:rPr>
          <w:t xml:space="preserve">Het is aan de berichtontwerper om de </w:t>
        </w:r>
      </w:ins>
      <w:ins w:id="50" w:author="Onbekende auteur" w:date="2016-10-24T10:09:00Z">
        <w:r>
          <w:rPr>
            <w:rFonts w:ascii="Courier New" w:hAnsi="Courier New"/>
            <w:b w:val="false"/>
            <w:bCs w:val="false"/>
            <w:i w:val="false"/>
            <w:iCs w:val="false"/>
            <w:u w:val="none"/>
          </w:rPr>
          <w:t>patch</w:t>
        </w:r>
      </w:ins>
      <w:ins w:id="51" w:author="Onbekende auteur" w:date="2016-10-24T10:09:00Z">
        <w:r>
          <w:rPr>
            <w:b w:val="false"/>
            <w:bCs w:val="false"/>
            <w:i w:val="false"/>
            <w:iCs w:val="false"/>
            <w:u w:val="none"/>
          </w:rPr>
          <w:t xml:space="preserve"> attributes </w:t>
        </w:r>
      </w:ins>
      <w:ins w:id="52" w:author="Onbekende auteur" w:date="2016-10-24T10:09:00Z">
        <w:r>
          <w:rPr>
            <w:b w:val="false"/>
            <w:bCs w:val="false"/>
            <w:i w:val="false"/>
            <w:iCs w:val="false"/>
            <w:u w:val="none"/>
          </w:rPr>
          <w:t>al dan niet op te nemen en al dan niet als verplicht (required) te definiëren.</w:t>
        </w:r>
      </w:ins>
      <w:ins w:id="53" w:author="Onbekende auteur" w:date="2016-10-24T10:11:00Z">
        <w:r>
          <w:rPr>
            <w:b w:val="false"/>
            <w:bCs w:val="false"/>
            <w:i w:val="false"/>
            <w:iCs w:val="false"/>
            <w:u w:val="none"/>
          </w:rPr>
          <w:t xml:space="preserve"> Het onderstaande xml-fragment geeft een voorbeeld van het gebruik van </w:t>
        </w:r>
      </w:ins>
      <w:ins w:id="54" w:author="Onbekende auteur" w:date="2016-10-24T10:11:00Z">
        <w:bookmarkStart w:id="43" w:name="__DdeLink__53905_175686686"/>
        <w:r>
          <w:rPr>
            <w:rFonts w:ascii="Courier New" w:hAnsi="Courier New"/>
            <w:b w:val="false"/>
            <w:bCs w:val="false"/>
            <w:i w:val="false"/>
            <w:iCs w:val="false"/>
            <w:u w:val="none"/>
          </w:rPr>
          <w:t>patch</w:t>
        </w:r>
      </w:ins>
      <w:ins w:id="55" w:author="Onbekende auteur" w:date="2016-10-24T10:11:00Z">
        <w:r>
          <w:rPr>
            <w:b w:val="false"/>
            <w:bCs w:val="false"/>
            <w:i w:val="false"/>
            <w:iCs w:val="false"/>
            <w:u w:val="none"/>
          </w:rPr>
          <w:t xml:space="preserve"> attributes </w:t>
        </w:r>
      </w:ins>
      <w:ins w:id="56" w:author="Onbekende auteur" w:date="2016-10-24T10:11:00Z">
        <w:bookmarkEnd w:id="43"/>
        <w:r>
          <w:rPr>
            <w:b w:val="false"/>
            <w:bCs w:val="false"/>
            <w:i w:val="false"/>
            <w:iCs w:val="false"/>
            <w:u w:val="none"/>
          </w:rPr>
          <w:t>voor StUF0302, bg0320 en een koppelvlak</w:t>
        </w:r>
      </w:ins>
      <w:ins w:id="57" w:author="Onbekende auteur" w:date="2016-10-24T10:27:00Z">
        <w:r>
          <w:rPr>
            <w:b w:val="false"/>
            <w:bCs w:val="false"/>
            <w:i w:val="false"/>
            <w:iCs w:val="false"/>
            <w:u w:val="none"/>
          </w:rPr>
          <w:t xml:space="preserve"> in een berichtelement</w:t>
        </w:r>
      </w:ins>
      <w:ins w:id="58" w:author="Onbekende auteur" w:date="2016-10-24T10:12:00Z">
        <w:r>
          <w:rPr>
            <w:b w:val="false"/>
            <w:bCs w:val="false"/>
            <w:i w:val="false"/>
            <w:iCs w:val="false"/>
            <w:u w:val="none"/>
          </w:rPr>
          <w:t>.</w:t>
        </w:r>
      </w:ins>
    </w:p>
    <w:p>
      <w:pPr>
        <w:pStyle w:val="Normal"/>
        <w:widowControl/>
        <w:rPr>
          <w:b w:val="false"/>
          <w:b w:val="false"/>
          <w:bCs w:val="false"/>
          <w:i w:val="false"/>
          <w:i w:val="false"/>
          <w:iCs w:val="false"/>
          <w:u w:val="none"/>
        </w:rPr>
      </w:pPr>
      <w:ins w:id="59" w:author="Onbekende auteur" w:date="2016-10-24T10:12:00Z">
        <w:r>
          <w:rPr>
            <w:b w:val="false"/>
            <w:bCs w:val="false"/>
            <w:i w:val="false"/>
            <w:iCs w:val="false"/>
            <w:u w:val="none"/>
          </w:rPr>
        </w:r>
      </w:ins>
    </w:p>
    <w:p>
      <w:pPr>
        <w:pStyle w:val="Normal"/>
        <w:widowControl/>
        <w:rPr>
          <w:b w:val="false"/>
          <w:b w:val="false"/>
          <w:bCs w:val="false"/>
          <w:i w:val="false"/>
          <w:i w:val="false"/>
          <w:iCs w:val="false"/>
          <w:u w:val="none"/>
        </w:rPr>
      </w:pPr>
      <w:ins w:id="60" w:author="Onbekende auteur" w:date="2016-10-24T10:12:00Z">
        <w:r>
          <w:rPr>
            <w:rFonts w:ascii="Courier New" w:hAnsi="Courier New"/>
            <w:b w:val="false"/>
            <w:bCs w:val="false"/>
            <w:i w:val="false"/>
            <w:iCs w:val="false"/>
            <w:u w:val="none"/>
          </w:rPr>
          <w:t>&lt;mut:npsLk01</w:t>
        </w:r>
      </w:ins>
    </w:p>
    <w:p>
      <w:pPr>
        <w:pStyle w:val="Normal"/>
        <w:widowControl/>
        <w:rPr>
          <w:b w:val="false"/>
          <w:b w:val="false"/>
          <w:bCs w:val="false"/>
          <w:i w:val="false"/>
          <w:i w:val="false"/>
          <w:iCs w:val="false"/>
          <w:u w:val="none"/>
        </w:rPr>
      </w:pPr>
      <w:ins w:id="61" w:author="Onbekende auteur" w:date="2016-10-24T10:12:00Z">
        <w:r>
          <w:rPr>
            <w:rFonts w:ascii="Courier New" w:hAnsi="Courier New"/>
            <w:b w:val="false"/>
            <w:bCs w:val="false"/>
            <w:i w:val="false"/>
            <w:iCs w:val="false"/>
            <w:u w:val="none"/>
          </w:rPr>
          <w:tab/>
          <w:t>xmlns:stuf=”</w:t>
        </w:r>
      </w:ins>
      <w:hyperlink r:id="rId32">
        <w:ins w:id="62" w:author="Onbekende auteur" w:date="2016-10-24T10:12:00Z">
          <w:r>
            <w:rPr>
              <w:rStyle w:val="Internetkoppeling"/>
              <w:rFonts w:ascii="Courier New" w:hAnsi="Courier New"/>
              <w:b w:val="false"/>
              <w:bCs w:val="false"/>
              <w:i w:val="false"/>
              <w:iCs w:val="false"/>
              <w:color w:val="000000"/>
              <w:sz w:val="20"/>
              <w:highlight w:val="white"/>
              <w:u w:val="none"/>
            </w:rPr>
            <w:t>http://www.stufstandaarden.nl/StUF0302</w:t>
          </w:r>
        </w:ins>
      </w:hyperlink>
      <w:ins w:id="63" w:author="Onbekende auteur" w:date="2016-10-24T10:12:00Z">
        <w:r>
          <w:rPr>
            <w:rFonts w:ascii="Courier New" w:hAnsi="Courier New"/>
            <w:b w:val="false"/>
            <w:bCs w:val="false"/>
            <w:i w:val="false"/>
            <w:iCs w:val="false"/>
            <w:color w:val="000000"/>
            <w:sz w:val="20"/>
            <w:highlight w:val="white"/>
            <w:u w:val="none"/>
          </w:rPr>
          <w:t xml:space="preserve">” </w:t>
          <w:tab/>
          <w:t>xml</w:t>
        </w:r>
      </w:ins>
      <w:ins w:id="64" w:author="Onbekende auteur" w:date="2016-10-24T10:13:00Z">
        <w:r>
          <w:rPr>
            <w:rFonts w:ascii="Courier New" w:hAnsi="Courier New"/>
            <w:b w:val="false"/>
            <w:bCs w:val="false"/>
            <w:i w:val="false"/>
            <w:iCs w:val="false"/>
            <w:color w:val="000000"/>
            <w:sz w:val="20"/>
            <w:highlight w:val="white"/>
            <w:u w:val="none"/>
          </w:rPr>
          <w:t>ns:bg=”</w:t>
        </w:r>
      </w:ins>
      <w:hyperlink r:id="rId33">
        <w:ins w:id="65" w:author="Onbekende auteur" w:date="2016-10-24T10:14:00Z">
          <w:r>
            <w:rPr>
              <w:rStyle w:val="Internetkoppeling"/>
              <w:rFonts w:ascii="Courier New" w:hAnsi="Courier New"/>
              <w:b w:val="false"/>
              <w:bCs w:val="false"/>
              <w:i w:val="false"/>
              <w:iCs w:val="false"/>
              <w:color w:val="000000"/>
              <w:sz w:val="20"/>
              <w:highlight w:val="white"/>
              <w:u w:val="none"/>
            </w:rPr>
            <w:t>http://www.stufstandaarden.nl/</w:t>
          </w:r>
        </w:ins>
        <w:ins w:id="66" w:author="Onbekende auteur" w:date="2016-10-24T10:17:00Z">
          <w:r>
            <w:rPr>
              <w:rStyle w:val="Internetkoppeling"/>
              <w:rFonts w:ascii="Courier New" w:hAnsi="Courier New"/>
              <w:b w:val="false"/>
              <w:bCs w:val="false"/>
              <w:i w:val="false"/>
              <w:iCs w:val="false"/>
              <w:color w:val="000000"/>
              <w:sz w:val="20"/>
              <w:highlight w:val="white"/>
              <w:u w:val="none"/>
            </w:rPr>
            <w:t>sectormodel/bg0320</w:t>
          </w:r>
        </w:ins>
      </w:hyperlink>
      <w:ins w:id="67" w:author="Onbekende auteur" w:date="2016-10-24T10:17:00Z">
        <w:r>
          <w:rPr>
            <w:rFonts w:ascii="Courier New" w:hAnsi="Courier New"/>
            <w:b w:val="false"/>
            <w:bCs w:val="false"/>
            <w:i w:val="false"/>
            <w:iCs w:val="false"/>
            <w:color w:val="000000"/>
            <w:sz w:val="20"/>
            <w:highlight w:val="white"/>
            <w:u w:val="none"/>
          </w:rPr>
          <w:t>”</w:t>
        </w:r>
      </w:ins>
    </w:p>
    <w:p>
      <w:pPr>
        <w:pStyle w:val="Normal"/>
        <w:widowControl/>
        <w:rPr>
          <w:b w:val="false"/>
          <w:b w:val="false"/>
          <w:bCs w:val="false"/>
          <w:i w:val="false"/>
          <w:i w:val="false"/>
          <w:iCs w:val="false"/>
          <w:u w:val="none"/>
        </w:rPr>
      </w:pPr>
      <w:ins w:id="68" w:author="Onbekende auteur" w:date="2016-10-24T10:17:00Z">
        <w:r>
          <w:rPr>
            <w:rFonts w:ascii="Courier New" w:hAnsi="Courier New"/>
            <w:b w:val="false"/>
            <w:bCs w:val="false"/>
            <w:i w:val="false"/>
            <w:iCs w:val="false"/>
            <w:color w:val="000000"/>
            <w:sz w:val="20"/>
            <w:highlight w:val="white"/>
            <w:u w:val="none"/>
          </w:rPr>
          <w:tab/>
          <w:t>xmlns:mut=</w:t>
        </w:r>
      </w:ins>
      <w:ins w:id="69" w:author="Onbekende auteur" w:date="2016-10-24T10:18:00Z">
        <w:r>
          <w:rPr>
            <w:rFonts w:ascii="Courier New" w:hAnsi="Courier New"/>
            <w:b w:val="false"/>
            <w:bCs w:val="false"/>
            <w:i w:val="false"/>
            <w:iCs w:val="false"/>
            <w:color w:val="000000"/>
            <w:sz w:val="20"/>
            <w:highlight w:val="white"/>
            <w:u w:val="none"/>
          </w:rPr>
          <w:t xml:space="preserve">” </w:t>
        </w:r>
      </w:ins>
      <w:hyperlink r:id="rId34">
        <w:ins w:id="70" w:author="Onbekende auteur" w:date="2016-10-24T10:18:00Z">
          <w:r>
            <w:rPr>
              <w:rStyle w:val="Internetkoppeling"/>
              <w:rFonts w:ascii="Courier New" w:hAnsi="Courier New"/>
              <w:b w:val="false"/>
              <w:bCs w:val="false"/>
              <w:i w:val="false"/>
              <w:iCs w:val="false"/>
              <w:color w:val="000000"/>
              <w:sz w:val="20"/>
              <w:highlight w:val="white"/>
              <w:u w:val="none"/>
            </w:rPr>
            <w:t>http://www.stufstandaarden.nl/</w:t>
          </w:r>
        </w:ins>
        <w:ins w:id="71" w:author="Onbekende auteur" w:date="2016-10-24T10:18:00Z">
          <w:r>
            <w:rPr>
              <w:rStyle w:val="Internetkoppeling"/>
              <w:rFonts w:ascii="Courier New" w:hAnsi="Courier New"/>
              <w:b w:val="false"/>
              <w:bCs w:val="false"/>
              <w:i w:val="false"/>
              <w:iCs w:val="false"/>
              <w:color w:val="000000"/>
              <w:sz w:val="20"/>
              <w:highlight w:val="white"/>
              <w:u w:val="none"/>
            </w:rPr>
            <w:t>koppelvlak/bg0320/mut0100</w:t>
          </w:r>
        </w:ins>
      </w:hyperlink>
      <w:hyperlink r:id="rId35">
        <w:ins w:id="72" w:author="Onbekende auteur" w:date="2016-10-24T10:18:00Z">
          <w:r>
            <w:rPr>
              <w:rFonts w:ascii="Courier New" w:hAnsi="Courier New"/>
              <w:b w:val="false"/>
              <w:bCs w:val="false"/>
              <w:i w:val="false"/>
              <w:iCs w:val="false"/>
              <w:color w:val="000000"/>
              <w:sz w:val="20"/>
              <w:highlight w:val="white"/>
              <w:u w:val="none"/>
            </w:rPr>
            <w:t>”</w:t>
          </w:r>
        </w:ins>
      </w:hyperlink>
    </w:p>
    <w:p>
      <w:pPr>
        <w:pStyle w:val="Normal"/>
        <w:widowControl/>
        <w:rPr>
          <w:b w:val="false"/>
          <w:b w:val="false"/>
          <w:bCs w:val="false"/>
          <w:i w:val="false"/>
          <w:i w:val="false"/>
          <w:iCs w:val="false"/>
          <w:u w:val="none"/>
        </w:rPr>
      </w:pPr>
      <w:ins w:id="73" w:author="Onbekende auteur" w:date="2016-10-24T10:18:00Z">
        <w:r>
          <w:rPr>
            <w:rFonts w:ascii="Courier New" w:hAnsi="Courier New"/>
            <w:b w:val="false"/>
            <w:bCs w:val="false"/>
            <w:i w:val="false"/>
            <w:iCs w:val="false"/>
            <w:color w:val="000000"/>
            <w:sz w:val="20"/>
            <w:highlight w:val="white"/>
            <w:u w:val="none"/>
          </w:rPr>
          <w:tab/>
          <w:t>stuf:patch=</w:t>
        </w:r>
      </w:ins>
      <w:ins w:id="74" w:author="Onbekende auteur" w:date="2016-10-24T10:19:00Z">
        <w:r>
          <w:rPr>
            <w:rFonts w:ascii="Courier New" w:hAnsi="Courier New"/>
            <w:b w:val="false"/>
            <w:bCs w:val="false"/>
            <w:i w:val="false"/>
            <w:iCs w:val="false"/>
            <w:color w:val="000000"/>
            <w:sz w:val="20"/>
            <w:highlight w:val="white"/>
            <w:u w:val="none"/>
          </w:rPr>
          <w:t>”01” bg:patch=”02” mut:patch=”00”&gt;</w:t>
        </w:r>
      </w:ins>
    </w:p>
    <w:p>
      <w:pPr>
        <w:pStyle w:val="Normal"/>
        <w:widowControl/>
        <w:rPr>
          <w:rFonts w:ascii="Courier New" w:hAnsi="Courier New"/>
          <w:b w:val="false"/>
          <w:b w:val="false"/>
          <w:bCs w:val="false"/>
          <w:i w:val="false"/>
          <w:i w:val="false"/>
          <w:iCs w:val="false"/>
          <w:u w:val="none"/>
        </w:rPr>
      </w:pPr>
      <w:ins w:id="75" w:author="Onbekende auteur" w:date="2016-10-24T10:19:00Z">
        <w:r>
          <w:rPr>
            <w:rFonts w:eastAsia="Times New Roman" w:cs="Times New Roman" w:ascii="Courier New" w:hAnsi="Courier New"/>
            <w:b w:val="false"/>
            <w:bCs w:val="false"/>
            <w:i w:val="false"/>
            <w:iCs w:val="false"/>
            <w:color w:val="000000"/>
            <w:sz w:val="20"/>
            <w:szCs w:val="20"/>
            <w:highlight w:val="white"/>
            <w:u w:val="none"/>
            <w:lang w:val="nl-NL" w:bidi="ar-SA"/>
          </w:rPr>
          <w:tab/>
          <w:t>…</w:t>
        </w:r>
      </w:ins>
    </w:p>
    <w:p>
      <w:pPr>
        <w:pStyle w:val="Normal"/>
        <w:widowControl/>
        <w:rPr>
          <w:rFonts w:ascii="Courier New" w:hAnsi="Courier New"/>
          <w:b w:val="false"/>
          <w:b w:val="false"/>
          <w:bCs w:val="false"/>
          <w:i w:val="false"/>
          <w:i w:val="false"/>
          <w:iCs w:val="false"/>
          <w:u w:val="none"/>
        </w:rPr>
      </w:pPr>
      <w:ins w:id="76" w:author="Onbekende auteur" w:date="2016-10-24T10:19:00Z">
        <w:r>
          <w:rPr>
            <w:rFonts w:eastAsia="Times New Roman" w:cs="Times New Roman" w:ascii="Courier New" w:hAnsi="Courier New"/>
            <w:b w:val="false"/>
            <w:bCs w:val="false"/>
            <w:i w:val="false"/>
            <w:iCs w:val="false"/>
            <w:color w:val="000000"/>
            <w:sz w:val="20"/>
            <w:szCs w:val="20"/>
            <w:highlight w:val="white"/>
            <w:u w:val="none"/>
            <w:lang w:val="nl-NL" w:bidi="ar-SA"/>
          </w:rPr>
          <w:t>&lt;/</w:t>
        </w:r>
      </w:ins>
      <w:ins w:id="77" w:author="Onbekende auteur" w:date="2016-10-24T10:19:00Z">
        <w:r>
          <w:rPr>
            <w:rFonts w:eastAsia="Times New Roman" w:cs="Times New Roman" w:ascii="Courier New" w:hAnsi="Courier New"/>
            <w:b w:val="false"/>
            <w:bCs w:val="false"/>
            <w:i w:val="false"/>
            <w:iCs w:val="false"/>
            <w:color w:val="000000"/>
            <w:sz w:val="20"/>
            <w:szCs w:val="20"/>
            <w:highlight w:val="white"/>
            <w:u w:val="none"/>
            <w:lang w:val="nl-NL" w:bidi="ar-SA"/>
          </w:rPr>
          <w:t>mut:npsLk01&gt;</w:t>
        </w:r>
      </w:ins>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4" w:name="__RefHeading___Toc26508_84081049"/>
      <w:bookmarkStart w:id="45" w:name="_Ref521398288"/>
      <w:bookmarkEnd w:id="44"/>
      <w:r>
        <w:rPr/>
        <w:t>Berich</w:t>
      </w:r>
      <w:bookmarkEnd w:id="45"/>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6" w:name="Ref_BerichtcodeParagraaf"/>
      <w:bookmarkEnd w:id="46"/>
      <w:r>
        <w:rPr>
          <w:i/>
          <w:iCs/>
        </w:rPr>
        <w:t>berichtcode</w:t>
      </w:r>
      <w:bookmarkStart w:id="47" w:name="Ref_BerichtcodeParagraaf"/>
      <w:bookmarkEnd w:id="47"/>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&lt;StUF:versie&gt;0310&lt;/StUF:versie&gt;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9"/>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9"/>
        </w:numPr>
        <w:tabs>
          <w:tab w:val="left" w:pos="0" w:leader="none"/>
        </w:tabs>
        <w:ind w:left="576" w:right="0" w:hanging="576"/>
        <w:rPr/>
      </w:pPr>
      <w:r>
        <w:rPr/>
        <w:t>Identificatie en volgorde</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898"/>
      <w:bookmarkStart w:id="49" w:name="_Ref123018914"/>
      <w:bookmarkEnd w:id="48"/>
      <w:bookmarkEnd w:id="49"/>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0" w:name="_Ref123018937"/>
      <w:bookmarkEnd w:id="50"/>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9"/>
        </w:numPr>
        <w:tabs>
          <w:tab w:val="left" w:pos="0" w:leader="none"/>
        </w:tabs>
        <w:ind w:left="576" w:right="0" w:hanging="576"/>
        <w:rPr/>
      </w:pPr>
      <w:bookmarkStart w:id="51" w:name="__RefHeading__31362383"/>
      <w:bookmarkStart w:id="52" w:name="Ref_Berichtenlogistiek"/>
      <w:bookmarkStart w:id="53" w:name="Ref_Berichtenlogistiek"/>
      <w:bookmarkEnd w:id="51"/>
      <w:bookmarkEnd w:id="53"/>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4" w:name="__RefHeading___Toc27267_84081049"/>
      <w:bookmarkStart w:id="55" w:name="Ref_RegelsBevestiging"/>
      <w:bookmarkStart w:id="56" w:name="Ref_RegelsBevestiging"/>
      <w:bookmarkEnd w:id="54"/>
      <w:bookmarkEnd w:id="56"/>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7" w:name="__RefHeading___Toc27650_84081049"/>
      <w:bookmarkEnd w:id="57"/>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8" w:name="__RefHeading__36323461"/>
      <w:bookmarkStart w:id="59" w:name="Ref_RegelsFoutberichten"/>
      <w:bookmarkStart w:id="60" w:name="Ref_RegelsFoutberichten"/>
      <w:bookmarkEnd w:id="58"/>
      <w:bookmarkEnd w:id="60"/>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1" w:name="_Ref136240449"/>
      <w:bookmarkStart w:id="62" w:name="_Ref141021140"/>
      <w:r>
        <w:rPr>
          <w:spacing w:val="-2"/>
        </w:rPr>
        <w:t>A</w:t>
      </w:r>
      <w:bookmarkEnd w:id="61"/>
      <w:bookmarkEnd w:id="62"/>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9"/>
        </w:numPr>
        <w:tabs>
          <w:tab w:val="left" w:pos="0" w:leader="none"/>
        </w:tabs>
        <w:ind w:left="363" w:right="0" w:hanging="363"/>
        <w:rPr/>
      </w:pPr>
      <w:bookmarkStart w:id="63" w:name="__RefHeading__34532389"/>
      <w:bookmarkStart w:id="64" w:name="_Ref416573071"/>
      <w:bookmarkStart w:id="65" w:name="_Ref416573544"/>
      <w:bookmarkStart w:id="66" w:name="_Ref422133146"/>
      <w:bookmarkEnd w:id="63"/>
      <w:r>
        <w:rPr/>
        <w:t>K</w:t>
      </w:r>
      <w:bookmarkEnd w:id="64"/>
      <w:bookmarkEnd w:id="65"/>
      <w:bookmarkEnd w:id="66"/>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5"/>
        </w:numPr>
        <w:rPr/>
      </w:pPr>
      <w:r>
        <w:rPr/>
        <w:t>Sa01: Asynchrone synchronisatie van alleen de actuele situatie;</w:t>
      </w:r>
    </w:p>
    <w:p>
      <w:pPr>
        <w:pStyle w:val="Normal"/>
        <w:numPr>
          <w:ilvl w:val="0"/>
          <w:numId w:val="75"/>
        </w:numPr>
        <w:rPr/>
      </w:pPr>
      <w:r>
        <w:rPr/>
        <w:t>Sa02: Synchrone synchronisatie van alleen de actuele situatie;</w:t>
      </w:r>
    </w:p>
    <w:p>
      <w:pPr>
        <w:pStyle w:val="Normal"/>
        <w:numPr>
          <w:ilvl w:val="0"/>
          <w:numId w:val="75"/>
        </w:numPr>
        <w:rPr/>
      </w:pPr>
      <w:r>
        <w:rPr/>
        <w:t>Sh01: Asynchrone synchronisatie van de toestand van een object, inclusief historie en toekomstige mutaties;</w:t>
      </w:r>
    </w:p>
    <w:p>
      <w:pPr>
        <w:pStyle w:val="Normal"/>
        <w:numPr>
          <w:ilvl w:val="0"/>
          <w:numId w:val="75"/>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5"/>
        </w:numPr>
        <w:rPr/>
      </w:pPr>
      <w:r>
        <w:rPr/>
        <w:t>Sa03: Asynchrone vraag om een Sa01-bericht;</w:t>
      </w:r>
    </w:p>
    <w:p>
      <w:pPr>
        <w:pStyle w:val="Normal"/>
        <w:numPr>
          <w:ilvl w:val="0"/>
          <w:numId w:val="75"/>
        </w:numPr>
        <w:rPr/>
      </w:pPr>
      <w:r>
        <w:rPr/>
        <w:t>Sa04: Synchrone vraag om een Sa02-bericht;</w:t>
      </w:r>
    </w:p>
    <w:p>
      <w:pPr>
        <w:pStyle w:val="Normal"/>
        <w:numPr>
          <w:ilvl w:val="0"/>
          <w:numId w:val="75"/>
        </w:numPr>
        <w:rPr/>
      </w:pPr>
      <w:r>
        <w:rPr/>
        <w:t>Sh03: Asynchrone vraag om een Sh01-bericht;</w:t>
      </w:r>
    </w:p>
    <w:p>
      <w:pPr>
        <w:pStyle w:val="Normal"/>
        <w:numPr>
          <w:ilvl w:val="0"/>
          <w:numId w:val="75"/>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9"/>
        </w:numPr>
        <w:tabs>
          <w:tab w:val="left" w:pos="0" w:leader="none"/>
        </w:tabs>
        <w:ind w:left="576" w:right="0" w:hanging="576"/>
        <w:rPr/>
      </w:pPr>
      <w:bookmarkStart w:id="67" w:name="_Ref411840052"/>
      <w:bookmarkStart w:id="68" w:name="_Ref96834015"/>
      <w:bookmarkStart w:id="69" w:name="_Ref96834044"/>
      <w:bookmarkStart w:id="70" w:name="_Ref100555216"/>
      <w:bookmarkStart w:id="71" w:name="_Ref100555224"/>
      <w:bookmarkStart w:id="72" w:name="_Ref100555248"/>
      <w:bookmarkStart w:id="73" w:name="_Ref100555360"/>
      <w:bookmarkStart w:id="74" w:name="__RefHeading__34541453"/>
      <w:bookmarkEnd w:id="74"/>
      <w:bookmarkEnd w:id="67"/>
      <w:bookmarkEnd w:id="68"/>
      <w:bookmarkEnd w:id="69"/>
      <w:bookmarkEnd w:id="70"/>
      <w:bookmarkEnd w:id="71"/>
      <w:bookmarkEnd w:id="72"/>
      <w:bookmarkEnd w:id="73"/>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6"/>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9"/>
        </w:numPr>
        <w:tabs>
          <w:tab w:val="left" w:pos="0" w:leader="none"/>
        </w:tabs>
        <w:ind w:left="576" w:right="0" w:hanging="576"/>
        <w:rPr/>
      </w:pPr>
      <w:bookmarkStart w:id="75" w:name="__RefHeading__26339_1582773544"/>
      <w:bookmarkStart w:id="76" w:name="_Ref521815103"/>
      <w:bookmarkStart w:id="77" w:name="_Ref400948502"/>
      <w:bookmarkStart w:id="78" w:name="_Ref522086929"/>
      <w:bookmarkEnd w:id="75"/>
      <w:r>
        <w:rPr/>
        <w:t>Regels voor enkelvoudige kennisgevingberichten</w:t>
      </w:r>
      <w:bookmarkEnd w:id="76"/>
      <w:bookmarkEnd w:id="77"/>
      <w:bookmarkEnd w:id="78"/>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9" w:name="__RefHeading__23710_2121670313"/>
      <w:bookmarkEnd w:id="79"/>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erwerkingssoortParagraaf"/>
      <w:bookmarkStart w:id="81" w:name="Ref_VerwerkingssoortParagraaf"/>
      <w:bookmarkEnd w:id="81"/>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Ref_VullenObjectenKennisgeving"/>
      <w:bookmarkEnd w:id="82"/>
      <w:r>
        <w:rPr/>
        <w:t xml:space="preserve">Het vullen van de </w:t>
      </w:r>
      <w:r>
        <w:rPr>
          <w:rFonts w:ascii="Courier New" w:hAnsi="Courier New"/>
        </w:rPr>
        <w:t>&lt;object&gt;</w:t>
      </w:r>
      <w:bookmarkStart w:id="83" w:name="Ref_VullenObjectenKennisgeving"/>
      <w:bookmarkEnd w:id="83"/>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23918_294031770"/>
      <w:bookmarkEnd w:id="84"/>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8"/>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2"/>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2"/>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2"/>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5" w:name="__RefHeading__194884_1896588334"/>
      <w:bookmarkEnd w:id="85"/>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36"/>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37"/>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6" w:name="_Ref98304159"/>
      <w:bookmarkStart w:id="87" w:name="__RefHeading__36276645"/>
      <w:bookmarkEnd w:id="87"/>
      <w:bookmarkEnd w:id="86"/>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Ref_ResponsLk01"/>
      <w:bookmarkStart w:id="89" w:name="Ref_ResponsLk01"/>
      <w:bookmarkEnd w:id="89"/>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9"/>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9"/>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r>
        <w:rPr>
          <w:rFonts w:ascii="Courier New" w:hAnsi="Courier New"/>
        </w:rPr>
        <w:t>StUF:functie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4381_2031783542"/>
      <w:bookmarkEnd w:id="90"/>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3"/>
        </w:numPr>
        <w:rPr/>
      </w:pPr>
      <w:r>
        <w:rPr/>
        <w:t>er van een bepaald type relatie in de loop van de tijd meerdere voorkomens kunnen zijn (geweest);</w:t>
      </w:r>
    </w:p>
    <w:p>
      <w:pPr>
        <w:pStyle w:val="Normal"/>
        <w:numPr>
          <w:ilvl w:val="0"/>
          <w:numId w:val="83"/>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3"/>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6340_1271053538"/>
      <w:bookmarkEnd w:id="91"/>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7062_1271053538"/>
      <w:bookmarkEnd w:id="92"/>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4"/>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4"/>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4"/>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5"/>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5"/>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5"/>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5"/>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5"/>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3" w:name="__RefHeading__23057_625828607"/>
      <w:bookmarkEnd w:id="93"/>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6"/>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6"/>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6"/>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6"/>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6"/>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&lt;toevoeging </w:t>
      </w:r>
      <w:r>
        <w:rPr>
          <w:rFonts w:ascii="Courier New" w:hAnsi="Courier New"/>
          <w:sz w:val="16"/>
          <w:szCs w:val="16"/>
        </w:rPr>
        <w:t>bg</w:t>
      </w:r>
      <w:r>
        <w:rPr>
          <w:rFonts w:ascii="Courier New" w:hAnsi="Courier New"/>
          <w:sz w:val="16"/>
          <w:szCs w:val="16"/>
        </w:rPr>
        <w:t>:entiteittype=”AOA”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 xml:space="preserve">&lt;toevoeging </w:t>
      </w:r>
      <w:r>
        <w:rPr>
          <w:rFonts w:ascii="Courier New" w:hAnsi="Courier New"/>
          <w:sz w:val="16"/>
          <w:szCs w:val="16"/>
        </w:rPr>
        <w:t>bg</w:t>
      </w:r>
      <w:r>
        <w:rPr>
          <w:rFonts w:ascii="Courier New" w:hAnsi="Courier New"/>
          <w:sz w:val="16"/>
          <w:szCs w:val="16"/>
        </w:rPr>
        <w:t>:entiteittype=”NPS”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r>
        <w:rPr>
          <w:rFonts w:ascii="Courier New" w:hAnsi="Courier New"/>
          <w:sz w:val="16"/>
          <w:szCs w:val="16"/>
        </w:rPr>
        <w:t>bg</w:t>
      </w:r>
      <w:r>
        <w:rPr>
          <w:rFonts w:ascii="Courier New" w:hAnsi="Courier New"/>
          <w:sz w:val="16"/>
          <w:szCs w:val="16"/>
        </w:rPr>
        <w:t>:entiteittype=”AOA”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r>
        <w:rPr>
          <w:rFonts w:ascii="Courier New" w:hAnsi="Courier New"/>
          <w:sz w:val="16"/>
          <w:szCs w:val="16"/>
        </w:rPr>
        <w:t>bg</w:t>
      </w:r>
      <w:r>
        <w:rPr>
          <w:rFonts w:ascii="Courier New" w:hAnsi="Courier New"/>
          <w:sz w:val="16"/>
          <w:szCs w:val="16"/>
        </w:rPr>
        <w:t>:entiteittype=”NPS”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9"/>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9"/>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7"/>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9"/>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8"/>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9"/>
        </w:numPr>
        <w:tabs>
          <w:tab w:val="left" w:pos="0" w:leader="none"/>
        </w:tabs>
        <w:ind w:left="576" w:right="0" w:hanging="576"/>
        <w:rPr/>
      </w:pPr>
      <w:bookmarkStart w:id="94" w:name="_Ref391690270"/>
      <w:bookmarkStart w:id="95" w:name="Ref_RegelsVraagberichten"/>
      <w:bookmarkStart w:id="96" w:name="Ref_RegelsVraagberichten"/>
      <w:bookmarkEnd w:id="96"/>
      <w:bookmarkEnd w:id="94"/>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7" w:name="_Ref422132437"/>
      <w:bookmarkStart w:id="98" w:name="__RefHeading__21981_1907004745"/>
      <w:bookmarkStart w:id="99" w:name="Ref_Selectiecriteria"/>
      <w:bookmarkStart w:id="100" w:name="Ref_Selectiecriteria"/>
      <w:bookmarkEnd w:id="98"/>
      <w:bookmarkEnd w:id="100"/>
      <w:bookmarkEnd w:id="97"/>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 met de</w:t>
      </w:r>
      <w:r>
        <w:rPr/>
        <w:t xml:space="preserve"> waarde </w:t>
      </w:r>
      <w:r>
        <w:rPr>
          <w:rFonts w:ascii="Courier New" w:hAnsi="Courier New"/>
        </w:rPr>
        <w:t>false.</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t>In de betekenis van de waarden is het begrip overeenkomt gebruikt.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Ref_BevragenOpSleutel"/>
      <w:bookmarkStart w:id="102" w:name="Ref_BevragenOpSleutel"/>
      <w:bookmarkEnd w:id="102"/>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3" w:name="_Ref422132490"/>
      <w:bookmarkStart w:id="104" w:name="_Ref522086883"/>
      <w:bookmarkStart w:id="105" w:name="Ref_Scope"/>
      <w:bookmarkStart w:id="106" w:name="Ref_Scope"/>
      <w:bookmarkEnd w:id="106"/>
      <w:bookmarkEnd w:id="103"/>
      <w:bookmarkEnd w:id="104"/>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7" w:name="_Ref422132787"/>
      <w:bookmarkStart w:id="108" w:name="_Ref422133010"/>
      <w:bookmarkStart w:id="109" w:name="_Ref521995953"/>
      <w:bookmarkStart w:id="110" w:name="_Ref521996027"/>
      <w:bookmarkStart w:id="111" w:name="Ref_Vervolgvraag"/>
      <w:bookmarkStart w:id="112" w:name="Ref_Vervolgvraag"/>
      <w:bookmarkEnd w:id="112"/>
      <w:bookmarkEnd w:id="107"/>
      <w:bookmarkEnd w:id="108"/>
      <w:bookmarkEnd w:id="109"/>
      <w:bookmarkEnd w:id="110"/>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3" w:name="__RefHeading__36445403"/>
      <w:bookmarkStart w:id="114" w:name="Ref_VraagSuperTypeVoorbeeld"/>
      <w:bookmarkStart w:id="115" w:name="Ref_VraagSuperTypeVoorbeeld"/>
      <w:bookmarkEnd w:id="113"/>
      <w:bookmarkEnd w:id="115"/>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38">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9"/>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ObjectenInAntwoord"/>
      <w:bookmarkStart w:id="117" w:name="Ref_ObjectenInAntwoord"/>
      <w:bookmarkEnd w:id="117"/>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Ref_VullenObjectenAntwoord"/>
      <w:bookmarkStart w:id="119" w:name="Ref_VullenObjectenAntwoord"/>
      <w:bookmarkEnd w:id="119"/>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0" w:name="Ref_antwoorHistorieN"/>
      <w:bookmarkStart w:id="121" w:name="Ref_antwoorHistorieN"/>
      <w:bookmarkEnd w:id="121"/>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39">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    &lt;StUF:type&gt;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2" w:name="__RefHeading__36113624"/>
      <w:bookmarkStart w:id="123" w:name="Ref_AntwoordHistorieP"/>
      <w:bookmarkStart w:id="124" w:name="Ref_AntwoordHistorieP"/>
      <w:bookmarkEnd w:id="122"/>
      <w:bookmarkEnd w:id="124"/>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5" w:name="DDE_LINK2"/>
      <w:r>
        <w:rPr>
          <w:rFonts w:ascii="Courier New" w:hAnsi="Courier New"/>
          <w:sz w:val="16"/>
          <w:szCs w:val="16"/>
        </w:rPr>
        <w:t>200</w:t>
      </w:r>
      <w:bookmarkEnd w:id="125"/>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6" w:name="DDE_LINK13"/>
      <w:r>
        <w:rPr>
          <w:rFonts w:ascii="Courier New" w:hAnsi="Courier New"/>
          <w:sz w:val="16"/>
          <w:szCs w:val="16"/>
        </w:rPr>
        <w:t>200</w:t>
      </w:r>
      <w:bookmarkEnd w:id="126"/>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7" w:name="Ref_FoutAfhVraagAntwoord"/>
      <w:bookmarkStart w:id="128" w:name="Ref_FoutAfhVraagAntwoord"/>
      <w:bookmarkEnd w:id="128"/>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99"/>
        </w:numPr>
        <w:tabs>
          <w:tab w:val="left" w:pos="0" w:leader="none"/>
        </w:tabs>
        <w:ind w:left="363" w:right="0" w:hanging="363"/>
        <w:rPr/>
      </w:pPr>
      <w:bookmarkStart w:id="129" w:name="__RefHeading__34555264"/>
      <w:bookmarkEnd w:id="129"/>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9"/>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9"/>
        </w:numPr>
        <w:tabs>
          <w:tab w:val="left" w:pos="0" w:leader="none"/>
        </w:tabs>
        <w:ind w:left="576" w:right="0" w:hanging="576"/>
        <w:rPr/>
      </w:pPr>
      <w:bookmarkStart w:id="130" w:name="__RefHeading___Toc73692_362222095"/>
      <w:bookmarkEnd w:id="130"/>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Di02-bericht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StUF:functie="antwoord"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4"/>
        </w:numPr>
        <w:rPr/>
      </w:pPr>
      <w:r>
        <w:rPr/>
        <w:t xml:space="preserve">het element </w:t>
      </w:r>
      <w:r>
        <w:rPr>
          <w:rFonts w:ascii="Courier New" w:hAnsi="Courier New"/>
        </w:rPr>
        <w:t>&lt;StUF:berichtcode&gt;Di02&lt;/StUF:berichtcode&gt;</w:t>
      </w:r>
    </w:p>
    <w:p>
      <w:pPr>
        <w:pStyle w:val="Normal"/>
        <w:numPr>
          <w:ilvl w:val="0"/>
          <w:numId w:val="94"/>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1" w:name="__RefHeading___Toc74789_362222095"/>
      <w:bookmarkEnd w:id="131"/>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StUF:functie="entiteit"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2" w:name="__RefHeading___Toc28034_84081049"/>
      <w:bookmarkEnd w:id="132"/>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Zo'n object mag alleen elementen bevatten die zijn gedefinieerd voor een kennisgeving voor dat entiteittype. Daarnaast bevatten deze twee objecten alle door StUF voor een kennisgeving voorgeschreven attributes. Eventuele extra parameters kunnen worden meegegeven door het element </w:t>
      </w:r>
      <w:r>
        <w:rPr>
          <w:rFonts w:ascii="Courier New" w:hAnsi="Courier New"/>
          <w:spacing w:val="-2"/>
        </w:rPr>
        <w:t>&lt;vrijeParameters&gt;</w:t>
      </w:r>
      <w:r>
        <w:rPr>
          <w:spacing w:val="-2"/>
        </w:rPr>
        <w:t xml:space="preserve"> als laatste element op te nemen. De inhoud van dit element kan door de berichtontwerper vrij gedefinieerd worden.</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met het attribute </w:t>
      </w:r>
      <w:r>
        <w:rPr>
          <w:rFonts w:ascii="Courier New" w:hAnsi="Courier New"/>
          <w:spacing w:val="-2"/>
        </w:rPr>
        <w:t>StUF:functie="selectie"</w:t>
      </w:r>
      <w:r>
        <w:rPr>
          <w:spacing w:val="-2"/>
        </w:rPr>
        <w:t xml:space="preserve"> en het attribute</w:t>
      </w:r>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40"/>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40"/>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5"/>
        </w:numPr>
        <w:rPr/>
      </w:pPr>
      <w:r>
        <w:rPr/>
        <w:t xml:space="preserve">het bericht is aangekomen bij de intermediair, </w:t>
      </w:r>
    </w:p>
    <w:p>
      <w:pPr>
        <w:pStyle w:val="Normal"/>
        <w:numPr>
          <w:ilvl w:val="0"/>
          <w:numId w:val="96"/>
        </w:numPr>
        <w:rPr/>
      </w:pPr>
      <w:r>
        <w:rPr/>
        <w:t>de intermediair heeft niet gecheckt op de correctheid van de stuurgegevens,</w:t>
      </w:r>
    </w:p>
    <w:p>
      <w:pPr>
        <w:pStyle w:val="Normal"/>
        <w:numPr>
          <w:ilvl w:val="0"/>
          <w:numId w:val="96"/>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41"/>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41"/>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42"/>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42"/>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43"/>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43"/>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44"/>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44"/>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45"/>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45"/>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46"/>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46"/>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47"/>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47"/>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48"/>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48"/>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49"/>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49"/>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50">
        <w:r>
          <w:rPr>
            <w:rStyle w:val="Internetkoppeling"/>
          </w:rPr>
          <w:tab/>
        </w:r>
      </w:hyperlink>
      <w:hyperlink r:id="rId51">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52">
        <w:r>
          <w:rPr>
            <w:rStyle w:val="Internetkoppeling"/>
          </w:rPr>
          <w:tab/>
        </w:r>
      </w:hyperlink>
      <w:hyperlink r:id="rId53">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54">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55">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56">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57">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58">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59">
        <w:r>
          <w:rPr>
            <w:rStyle w:val="Internetkoppeling"/>
          </w:rPr>
          <w:t>https://new.kinggemeenten.nl/gemma/stuf/stuf-30</w:t>
        </w:r>
      </w:hyperlink>
      <w:hyperlink r:id="rId60">
        <w:r>
          <w:rPr>
            <w:rStyle w:val="Internetkoppeling"/>
          </w:rPr>
          <w:t>2</w:t>
        </w:r>
      </w:hyperlink>
      <w:hyperlink r:id="rId61">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62">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3">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64">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65">
        <w:r>
          <w:rPr>
            <w:rStyle w:val="Internetkoppeling"/>
          </w:rPr>
          <w:t>http://www.w3.org/TR/2004/REC-xmlschema-0-20041028</w:t>
        </w:r>
      </w:hyperlink>
      <w:r>
        <w:rPr/>
        <w:t xml:space="preserve"> (Primer)</w:t>
      </w:r>
    </w:p>
    <w:p>
      <w:pPr>
        <w:pStyle w:val="Normal"/>
        <w:rPr/>
      </w:pPr>
      <w:r>
        <w:rPr/>
        <w:tab/>
      </w:r>
      <w:hyperlink r:id="rId66">
        <w:r>
          <w:rPr>
            <w:rStyle w:val="Internetkoppeling"/>
          </w:rPr>
          <w:t xml:space="preserve"> http://www.w3.org/TR/2004/REC-xmlschema-1-20041028</w:t>
        </w:r>
      </w:hyperlink>
      <w:r>
        <w:rPr/>
        <w:t xml:space="preserve"> (Structures)</w:t>
      </w:r>
    </w:p>
    <w:p>
      <w:pPr>
        <w:pStyle w:val="Normal"/>
        <w:rPr/>
      </w:pPr>
      <w:r>
        <w:rPr/>
        <w:tab/>
      </w:r>
      <w:hyperlink r:id="rId67">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68">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3" w:name="_Ref100394082"/>
      <w:bookmarkStart w:id="134" w:name="_Ref101868016"/>
      <w:r>
        <w:rPr/>
        <w:t>schrijving van een XML-document</w:t>
      </w:r>
      <w:bookmarkEnd w:id="133"/>
      <w:bookmarkEnd w:id="134"/>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69"/>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1"/>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67</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283" w:hanging="283"/>
      </w:pPr>
      <w:rPr>
        <w:rFonts w:ascii="Symbol" w:hAnsi="Symbol" w:cs="Symbol" w:hint="default"/>
      </w:rPr>
    </w:lvl>
  </w:abstractNum>
  <w:abstractNum w:abstractNumId="7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8">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8">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word/settings.xml><?xml version="1.0" encoding="utf-8"?>
<w:settings xmlns:w="http://schemas.openxmlformats.org/wordprocessingml/2006/main">
  <w:zoom w:percent="125"/>
  <w:trackRevisions/>
  <w:defaultTabStop w:val="720"/>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www.egem.nl/StUF/StUF0301" TargetMode="External"/><Relationship Id="rId29" Type="http://schemas.openxmlformats.org/officeDocument/2006/relationships/hyperlink" Target="http://www.egem.nl/StUF/StUF0301" TargetMode="External"/><Relationship Id="rId30" Type="http://schemas.openxmlformats.org/officeDocument/2006/relationships/hyperlink" Target="http://www.egem.nl/StUF/StUF0301" TargetMode="External"/><Relationship Id="rId31" Type="http://schemas.openxmlformats.org/officeDocument/2006/relationships/hyperlink" Target="http://www.egem.nl/StUF/StUF0301" TargetMode="External"/><Relationship Id="rId32" Type="http://schemas.openxmlformats.org/officeDocument/2006/relationships/hyperlink" Target="http://www.stufstandaarden.nl/StUF/StUF0302" TargetMode="External"/><Relationship Id="rId33" Type="http://schemas.openxmlformats.org/officeDocument/2006/relationships/hyperlink" Target="http://www.stufstandaarden.nl/sectormodel/bg0320" TargetMode="External"/><Relationship Id="rId34" Type="http://schemas.openxmlformats.org/officeDocument/2006/relationships/hyperlink" Target="http://www.stufstandaarden.nl/koppelvlak/bg0320/mut0100" TargetMode="External"/><Relationship Id="rId35" Type="http://schemas.openxmlformats.org/officeDocument/2006/relationships/hyperlink" Target="" TargetMode="External"/><Relationship Id="rId36" Type="http://schemas.openxmlformats.org/officeDocument/2006/relationships/header" Target="header1.xml"/><Relationship Id="rId37" Type="http://schemas.openxmlformats.org/officeDocument/2006/relationships/header" Target="header2.xml"/><Relationship Id="rId38" Type="http://schemas.openxmlformats.org/officeDocument/2006/relationships/hyperlink" Target="http://www.egem.nl/StUF/sector/bg/0320" TargetMode="External"/><Relationship Id="rId39" Type="http://schemas.openxmlformats.org/officeDocument/2006/relationships/hyperlink" Target="http://www.egem.nl/StUF/sector/bg/0320" TargetMode="External"/><Relationship Id="rId40" Type="http://schemas.openxmlformats.org/officeDocument/2006/relationships/image" Target="media/image2.emf"/><Relationship Id="rId41" Type="http://schemas.openxmlformats.org/officeDocument/2006/relationships/image" Target="media/image3.emf"/><Relationship Id="rId42" Type="http://schemas.openxmlformats.org/officeDocument/2006/relationships/image" Target="media/image4.emf"/><Relationship Id="rId43" Type="http://schemas.openxmlformats.org/officeDocument/2006/relationships/image" Target="media/image5.emf"/><Relationship Id="rId44" Type="http://schemas.openxmlformats.org/officeDocument/2006/relationships/image" Target="media/image6.emf"/><Relationship Id="rId45" Type="http://schemas.openxmlformats.org/officeDocument/2006/relationships/image" Target="media/image7.emf"/><Relationship Id="rId46" Type="http://schemas.openxmlformats.org/officeDocument/2006/relationships/image" Target="media/image8.emf"/><Relationship Id="rId47" Type="http://schemas.openxmlformats.org/officeDocument/2006/relationships/image" Target="media/image9.emf"/><Relationship Id="rId48" Type="http://schemas.openxmlformats.org/officeDocument/2006/relationships/image" Target="media/image10.emf"/><Relationship Id="rId49" Type="http://schemas.openxmlformats.org/officeDocument/2006/relationships/image" Target="media/image11.emf"/><Relationship Id="rId50" Type="http://schemas.openxmlformats.org/officeDocument/2006/relationships/hyperlink" Target="http://www.egem-iteams.nl/" TargetMode="External"/><Relationship Id="rId51" Type="http://schemas.openxmlformats.org/officeDocument/2006/relationships/hyperlink" Target="https://new.kinggemeenten.nl/gemma/stuf/stuf-algemeen/beheermodel" TargetMode="External"/><Relationship Id="rId52" Type="http://schemas.openxmlformats.org/officeDocument/2006/relationships/hyperlink" Target="http://www.egem-iteams.nl/" TargetMode="External"/><Relationship Id="rId53" Type="http://schemas.openxmlformats.org/officeDocument/2006/relationships/hyperlink" Target="http://www.kinggemeenten.nl/secties/gemma/gemma" TargetMode="External"/><Relationship Id="rId54" Type="http://schemas.openxmlformats.org/officeDocument/2006/relationships/hyperlink" Target="http://www.w3.org/Protocols/rfc2616/rfc2616.html" TargetMode="External"/><Relationship Id="rId55" Type="http://schemas.openxmlformats.org/officeDocument/2006/relationships/hyperlink" Target="http://www.forumstandaardisatie.nl/" TargetMode="External"/><Relationship Id="rId56" Type="http://schemas.openxmlformats.org/officeDocument/2006/relationships/hyperlink" Target="http://www.w3.org/TR/2000/NOTE-SOAP-20000508" TargetMode="External"/><Relationship Id="rId57" Type="http://schemas.openxmlformats.org/officeDocument/2006/relationships/hyperlink" Target="http://www.egem-iteams.nl/" TargetMode="External"/><Relationship Id="rId58" Type="http://schemas.openxmlformats.org/officeDocument/2006/relationships/hyperlink" Target="http://www.egem-iteams.nl/" TargetMode="External"/><Relationship Id="rId59" Type="http://schemas.openxmlformats.org/officeDocument/2006/relationships/hyperlink" Target="https://new.kinggemeenten.nl/gemma/stuf/stuf-301/standaard" TargetMode="External"/><Relationship Id="rId60" Type="http://schemas.openxmlformats.org/officeDocument/2006/relationships/hyperlink" Target="https://new.kinggemeenten.nl/gemma/stuf/stuf-301/standaard" TargetMode="External"/><Relationship Id="rId61" Type="http://schemas.openxmlformats.org/officeDocument/2006/relationships/hyperlink" Target="https://new.kinggemeenten.nl/gemma/stuf/stuf-301/standaard" TargetMode="External"/><Relationship Id="rId62" Type="http://schemas.openxmlformats.org/officeDocument/2006/relationships/hyperlink" Target="http://www.w3.org/Addressing/" TargetMode="External"/><Relationship Id="rId63" Type="http://schemas.openxmlformats.org/officeDocument/2006/relationships/hyperlink" Target="http://www.w3.org/TR/wsdl" TargetMode="External"/><Relationship Id="rId64" Type="http://schemas.openxmlformats.org/officeDocument/2006/relationships/hyperlink" Target="http://www.w3.org/TR/2000/REC-xml-20001006" TargetMode="External"/><Relationship Id="rId65" Type="http://schemas.openxmlformats.org/officeDocument/2006/relationships/hyperlink" Target="http://www.w3.org/TR/2004/REC-xmlschema-0-20041028" TargetMode="External"/><Relationship Id="rId66" Type="http://schemas.openxmlformats.org/officeDocument/2006/relationships/hyperlink" Target="http://www.w3.org/TR/2001/PR-xmlschema-0-20010330" TargetMode="External"/><Relationship Id="rId67" Type="http://schemas.openxmlformats.org/officeDocument/2006/relationships/hyperlink" Target="file:///C:/Users/Maarten/Documents/StUF/Sectormodellen/NieuweOpzet0301Sectormodellen/0205/ http://www.w3.org/TR/2004/REC-xmlschema-2-20041028" TargetMode="External"/><Relationship Id="rId68" Type="http://schemas.openxmlformats.org/officeDocument/2006/relationships/hyperlink" Target="http://www.gemmaonline.nl/images/cocreatiebasisgemeente/f/fc/TheorieHistorie5.pdf" TargetMode="External"/><Relationship Id="rId69" Type="http://schemas.openxmlformats.org/officeDocument/2006/relationships/header" Target="header3.xml"/><Relationship Id="rId70" Type="http://schemas.openxmlformats.org/officeDocument/2006/relationships/footnotes" Target="footnotes.xml"/><Relationship Id="rId71" Type="http://schemas.openxmlformats.org/officeDocument/2006/relationships/comments" Target="comments.xml"/><Relationship Id="rId72" Type="http://schemas.openxmlformats.org/officeDocument/2006/relationships/numbering" Target="numbering.xml"/><Relationship Id="rId73" Type="http://schemas.openxmlformats.org/officeDocument/2006/relationships/fontTable" Target="fontTable.xml"/><Relationship Id="rId7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59449</TotalTime>
  <Application>LibreOffice/5.1.5.2$Windows_x86 LibreOffice_project/7a864d8825610a8c07cfc3bc01dd4fce6a9447e5</Application>
  <Pages>138</Pages>
  <Words>61077</Words>
  <Characters>407089</Characters>
  <CharactersWithSpaces>467297</CharactersWithSpaces>
  <Paragraphs>4728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2016-10-24T10:32:22Z</dcterms:modified>
  <cp:revision>1378</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